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38665CAD" w:rsidR="005241A2" w:rsidRPr="00BF1C46" w:rsidRDefault="00B34AC7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5B4BF6">
              <w:rPr>
                <w:b/>
                <w:color w:val="0070C0"/>
                <w:sz w:val="28"/>
                <w:szCs w:val="28"/>
              </w:rPr>
              <w:t>Záměr realizovat nadlimitní veřejnou zakázku s názvem „Nákup datových podkladů z</w:t>
            </w:r>
            <w:r>
              <w:rPr>
                <w:b/>
                <w:color w:val="0070C0"/>
                <w:sz w:val="28"/>
                <w:szCs w:val="28"/>
              </w:rPr>
              <w:t> </w:t>
            </w:r>
            <w:r w:rsidRPr="005B4BF6">
              <w:rPr>
                <w:b/>
                <w:color w:val="0070C0"/>
                <w:sz w:val="28"/>
                <w:szCs w:val="28"/>
              </w:rPr>
              <w:t xml:space="preserve">databázové platformy </w:t>
            </w:r>
            <w:r w:rsidRPr="0083583A">
              <w:rPr>
                <w:b/>
                <w:color w:val="0070C0"/>
                <w:sz w:val="28"/>
                <w:szCs w:val="28"/>
                <w:lang w:val="en-US"/>
              </w:rPr>
              <w:t>Web of Science</w:t>
            </w:r>
            <w:r w:rsidRPr="005B4BF6">
              <w:rPr>
                <w:b/>
                <w:color w:val="0070C0"/>
                <w:sz w:val="28"/>
                <w:szCs w:val="28"/>
              </w:rPr>
              <w:t xml:space="preserve"> nutných pro provedení hodnocení výsledků v</w:t>
            </w:r>
            <w:r>
              <w:rPr>
                <w:b/>
                <w:color w:val="0070C0"/>
                <w:sz w:val="28"/>
                <w:szCs w:val="28"/>
              </w:rPr>
              <w:t>ýzkumných organizací v roce 2025</w:t>
            </w:r>
            <w:r w:rsidRPr="005B4BF6">
              <w:rPr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689D9361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B34AC7">
              <w:rPr>
                <w:b/>
                <w:color w:val="0070C0"/>
                <w:sz w:val="28"/>
                <w:szCs w:val="28"/>
              </w:rPr>
              <w:t>14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B34AC7">
              <w:rPr>
                <w:b/>
                <w:color w:val="0070C0"/>
                <w:sz w:val="28"/>
                <w:szCs w:val="28"/>
              </w:rPr>
              <w:t>5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40A3F432" w:rsidR="005241A2" w:rsidRPr="002D3C4B" w:rsidRDefault="00B34AC7" w:rsidP="002D3C4B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>prof. Polívka</w:t>
            </w:r>
            <w:r w:rsidRPr="002D3C4B">
              <w:rPr>
                <w:bCs/>
                <w:i/>
                <w:noProof/>
              </w:rPr>
              <w:t xml:space="preserve"> </w:t>
            </w:r>
          </w:p>
        </w:tc>
      </w:tr>
      <w:tr w:rsidR="00B34AC7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B34AC7" w:rsidRPr="008F77F6" w:rsidRDefault="00B34AC7" w:rsidP="00B34AC7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2DC23896" w:rsidR="00B34AC7" w:rsidRPr="002D3C4B" w:rsidRDefault="00B34AC7" w:rsidP="00B34AC7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 xml:space="preserve">dr. </w:t>
            </w:r>
            <w:r>
              <w:rPr>
                <w:i/>
              </w:rPr>
              <w:t xml:space="preserve">Miholová, Odbor podpory RVVI, </w:t>
            </w:r>
            <w:r w:rsidR="001D0889">
              <w:rPr>
                <w:i/>
              </w:rPr>
              <w:t>2</w:t>
            </w:r>
            <w:r w:rsidRPr="005B4BF6">
              <w:rPr>
                <w:i/>
              </w:rPr>
              <w:t xml:space="preserve">. </w:t>
            </w:r>
            <w:r w:rsidR="001D0889">
              <w:rPr>
                <w:i/>
              </w:rPr>
              <w:t>září</w:t>
            </w:r>
            <w:r>
              <w:rPr>
                <w:i/>
              </w:rPr>
              <w:t xml:space="preserve"> 2025</w:t>
            </w:r>
          </w:p>
        </w:tc>
      </w:tr>
      <w:tr w:rsidR="00B34AC7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B34AC7" w:rsidRPr="00AB734E" w:rsidRDefault="00B34AC7" w:rsidP="00B34AC7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E7D174C" w14:textId="77777777" w:rsidR="00A217E0" w:rsidRDefault="00A217E0" w:rsidP="00A217E0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 xml:space="preserve">Radě pro výzkum, vývoj a inovace (dále jen „Rada“) je předložen materiál, který jako každý rok specifikuje veřejnou zakázku </w:t>
            </w:r>
            <w:r w:rsidRPr="007019F6">
              <w:rPr>
                <w:bCs/>
              </w:rPr>
              <w:t>(dále jen „VZ“)</w:t>
            </w:r>
            <w:r>
              <w:rPr>
                <w:bCs/>
              </w:rPr>
              <w:t xml:space="preserve"> </w:t>
            </w:r>
            <w:r>
              <w:t xml:space="preserve">na nákup dat. </w:t>
            </w:r>
          </w:p>
          <w:p w14:paraId="4FF3A350" w14:textId="09ACED96" w:rsidR="00A217E0" w:rsidRDefault="00A217E0" w:rsidP="00A217E0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bCs/>
              </w:rPr>
            </w:pPr>
            <w:r w:rsidRPr="007019F6">
              <w:rPr>
                <w:bCs/>
              </w:rPr>
              <w:t>P</w:t>
            </w:r>
            <w:r>
              <w:rPr>
                <w:bCs/>
              </w:rPr>
              <w:t xml:space="preserve">ředmětem plnění VZ </w:t>
            </w:r>
            <w:r w:rsidRPr="007019F6">
              <w:rPr>
                <w:bCs/>
              </w:rPr>
              <w:t xml:space="preserve">je nákup dat z databázové platformy </w:t>
            </w:r>
            <w:r>
              <w:rPr>
                <w:bCs/>
              </w:rPr>
              <w:t xml:space="preserve">Web </w:t>
            </w:r>
            <w:proofErr w:type="spellStart"/>
            <w:r>
              <w:rPr>
                <w:bCs/>
              </w:rPr>
              <w:t>of</w:t>
            </w:r>
            <w:proofErr w:type="spellEnd"/>
            <w:r>
              <w:rPr>
                <w:bCs/>
              </w:rPr>
              <w:t xml:space="preserve"> Science </w:t>
            </w:r>
            <w:r w:rsidRPr="007019F6">
              <w:rPr>
                <w:bCs/>
              </w:rPr>
              <w:t xml:space="preserve">od společnosti </w:t>
            </w:r>
            <w:proofErr w:type="spellStart"/>
            <w:r w:rsidRPr="007019F6">
              <w:rPr>
                <w:bCs/>
              </w:rPr>
              <w:t>Clarivate</w:t>
            </w:r>
            <w:proofErr w:type="spellEnd"/>
            <w:r w:rsidRPr="007019F6">
              <w:rPr>
                <w:bCs/>
              </w:rPr>
              <w:t xml:space="preserve"> </w:t>
            </w:r>
            <w:proofErr w:type="spellStart"/>
            <w:r w:rsidRPr="007019F6">
              <w:rPr>
                <w:bCs/>
              </w:rPr>
              <w:t>Analytics</w:t>
            </w:r>
            <w:proofErr w:type="spellEnd"/>
            <w:r w:rsidRPr="007019F6">
              <w:rPr>
                <w:bCs/>
              </w:rPr>
              <w:t xml:space="preserve"> nutných pro</w:t>
            </w:r>
            <w:r>
              <w:rPr>
                <w:bCs/>
              </w:rPr>
              <w:t xml:space="preserve"> realizaci hodnocení v roce 2025</w:t>
            </w:r>
            <w:r w:rsidRPr="007019F6">
              <w:rPr>
                <w:bCs/>
              </w:rPr>
              <w:t xml:space="preserve"> dle Metodiky </w:t>
            </w:r>
            <w:r w:rsidR="001D0889">
              <w:rPr>
                <w:bCs/>
              </w:rPr>
              <w:t>hodnocení výzkumných organizací</w:t>
            </w:r>
            <w:r w:rsidRPr="007019F6">
              <w:rPr>
                <w:bCs/>
              </w:rPr>
              <w:t xml:space="preserve">. Rozsah a cena VZ odpovídá rozpočtované výši pro hodnocení v </w:t>
            </w:r>
            <w:r>
              <w:rPr>
                <w:bCs/>
              </w:rPr>
              <w:t>dalším roce</w:t>
            </w:r>
            <w:r w:rsidRPr="007019F6">
              <w:rPr>
                <w:bCs/>
              </w:rPr>
              <w:t xml:space="preserve">. Objednávka dat je nutným předpokladem pro naplnění povinnosti Rady zabezpečit hodnocení výsledků výzkumných organizací podle platné metodiky schvalované vládou, jak </w:t>
            </w:r>
            <w:r>
              <w:rPr>
                <w:bCs/>
              </w:rPr>
              <w:t>stanoví</w:t>
            </w:r>
            <w:r w:rsidRPr="007019F6">
              <w:rPr>
                <w:bCs/>
              </w:rPr>
              <w:t xml:space="preserve"> zákon č. 130/2002 Sb., o podpoře výzkumu, experimentálního vývoje a</w:t>
            </w:r>
            <w:r>
              <w:rPr>
                <w:bCs/>
              </w:rPr>
              <w:t> </w:t>
            </w:r>
            <w:r w:rsidRPr="007019F6">
              <w:rPr>
                <w:bCs/>
              </w:rPr>
              <w:t>inovací z veřejných prostředků</w:t>
            </w:r>
            <w:r>
              <w:rPr>
                <w:bCs/>
              </w:rPr>
              <w:t>,</w:t>
            </w:r>
            <w:r w:rsidRPr="007019F6">
              <w:rPr>
                <w:bCs/>
              </w:rPr>
              <w:t xml:space="preserve"> </w:t>
            </w:r>
            <w:r>
              <w:rPr>
                <w:bCs/>
              </w:rPr>
              <w:t xml:space="preserve">ve znění pozdějších předpisů. </w:t>
            </w:r>
          </w:p>
          <w:p w14:paraId="50CD12B2" w14:textId="29364327" w:rsidR="00A217E0" w:rsidRDefault="00A217E0" w:rsidP="00A217E0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bCs/>
              </w:rPr>
            </w:pPr>
            <w:r>
              <w:rPr>
                <w:bCs/>
              </w:rPr>
              <w:t>Z </w:t>
            </w:r>
            <w:r w:rsidRPr="007019F6">
              <w:rPr>
                <w:bCs/>
              </w:rPr>
              <w:t>Metodiky</w:t>
            </w:r>
            <w:r w:rsidR="001D0889">
              <w:rPr>
                <w:bCs/>
              </w:rPr>
              <w:t xml:space="preserve"> hodnocení výzkumných organizací</w:t>
            </w:r>
            <w:r w:rsidRPr="007019F6">
              <w:rPr>
                <w:bCs/>
              </w:rPr>
              <w:t xml:space="preserve"> plyne, že</w:t>
            </w:r>
            <w:r>
              <w:rPr>
                <w:bCs/>
              </w:rPr>
              <w:t> </w:t>
            </w:r>
            <w:r w:rsidRPr="007019F6">
              <w:rPr>
                <w:bCs/>
              </w:rPr>
              <w:t xml:space="preserve">databázová platforma Web </w:t>
            </w:r>
            <w:proofErr w:type="spellStart"/>
            <w:r w:rsidRPr="007019F6">
              <w:rPr>
                <w:bCs/>
              </w:rPr>
              <w:t>of</w:t>
            </w:r>
            <w:proofErr w:type="spellEnd"/>
            <w:r w:rsidRPr="007019F6">
              <w:rPr>
                <w:bCs/>
              </w:rPr>
              <w:t xml:space="preserve"> Science je povinným zdrojem informací pro splnění povinnosti Rady zajistit hodnocení výsledků výzkumnýc</w:t>
            </w:r>
            <w:r>
              <w:rPr>
                <w:bCs/>
              </w:rPr>
              <w:t>h organizací. Z </w:t>
            </w:r>
            <w:r w:rsidRPr="007019F6">
              <w:rPr>
                <w:bCs/>
              </w:rPr>
              <w:t>požadavků na</w:t>
            </w:r>
            <w:r>
              <w:rPr>
                <w:bCs/>
              </w:rPr>
              <w:t> </w:t>
            </w:r>
            <w:r w:rsidRPr="007019F6">
              <w:rPr>
                <w:bCs/>
              </w:rPr>
              <w:t xml:space="preserve">podobu bibliometrické analýzy též jednoznačně plyne rozsah a struktura dat, které je nutné obstarat u provozovatele databáze, jenž zároveň poskytuje i jím výhradně vytvářené základní bibliometrické ukazatele, které jsou předmětem dalšího statistického zpracování Odborem </w:t>
            </w:r>
            <w:r>
              <w:rPr>
                <w:bCs/>
              </w:rPr>
              <w:t xml:space="preserve">podpory </w:t>
            </w:r>
            <w:r w:rsidRPr="007019F6">
              <w:rPr>
                <w:bCs/>
              </w:rPr>
              <w:t xml:space="preserve">Rady. </w:t>
            </w:r>
          </w:p>
          <w:p w14:paraId="56C91166" w14:textId="011539F9" w:rsidR="00B34AC7" w:rsidRPr="009719F6" w:rsidRDefault="00A217E0" w:rsidP="00A217E0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7019F6">
              <w:rPr>
                <w:bCs/>
              </w:rPr>
              <w:t xml:space="preserve">Struktura dat byla předem projednávána se společností </w:t>
            </w:r>
            <w:proofErr w:type="spellStart"/>
            <w:r w:rsidRPr="007019F6">
              <w:rPr>
                <w:bCs/>
              </w:rPr>
              <w:t>Clarivate</w:t>
            </w:r>
            <w:proofErr w:type="spellEnd"/>
            <w:r w:rsidRPr="007019F6">
              <w:rPr>
                <w:bCs/>
              </w:rPr>
              <w:t xml:space="preserve"> </w:t>
            </w:r>
            <w:proofErr w:type="spellStart"/>
            <w:r w:rsidRPr="007019F6">
              <w:rPr>
                <w:bCs/>
              </w:rPr>
              <w:t>Analytics</w:t>
            </w:r>
            <w:proofErr w:type="spellEnd"/>
            <w:r w:rsidRPr="007019F6">
              <w:rPr>
                <w:bCs/>
              </w:rPr>
              <w:t>,</w:t>
            </w:r>
            <w:r>
              <w:rPr>
                <w:bCs/>
              </w:rPr>
              <w:t xml:space="preserve"> která je jediným </w:t>
            </w:r>
            <w:r w:rsidRPr="007019F6">
              <w:rPr>
                <w:bCs/>
              </w:rPr>
              <w:t>vlastníkem a dodavatelem dat, což umožňuje zformulovat objednávku jednoznačně a pouze v rozsahu nezbytných údajů. Předpokládaná hodnota ve</w:t>
            </w:r>
            <w:r>
              <w:rPr>
                <w:bCs/>
              </w:rPr>
              <w:t xml:space="preserve">řejné zakázky byla </w:t>
            </w:r>
            <w:r w:rsidR="001D0889">
              <w:rPr>
                <w:bCs/>
              </w:rPr>
              <w:t xml:space="preserve">dodavatelem </w:t>
            </w:r>
            <w:r w:rsidRPr="002462FF">
              <w:rPr>
                <w:bCs/>
              </w:rPr>
              <w:t>stanovena na</w:t>
            </w:r>
            <w:r>
              <w:rPr>
                <w:bCs/>
              </w:rPr>
              <w:t> </w:t>
            </w:r>
            <w:r w:rsidRPr="001D0889">
              <w:rPr>
                <w:bCs/>
              </w:rPr>
              <w:t>5</w:t>
            </w:r>
            <w:r w:rsidR="0019218C" w:rsidRPr="001D0889">
              <w:rPr>
                <w:bCs/>
              </w:rPr>
              <w:t>7 268</w:t>
            </w:r>
            <w:r w:rsidRPr="001D0889">
              <w:rPr>
                <w:bCs/>
              </w:rPr>
              <w:t xml:space="preserve"> USD (cca 1</w:t>
            </w:r>
            <w:r w:rsidR="0019218C" w:rsidRPr="001D0889">
              <w:rPr>
                <w:bCs/>
              </w:rPr>
              <w:t> </w:t>
            </w:r>
            <w:r w:rsidRPr="001D0889">
              <w:rPr>
                <w:bCs/>
              </w:rPr>
              <w:t>2</w:t>
            </w:r>
            <w:r w:rsidR="0019218C" w:rsidRPr="001D0889">
              <w:rPr>
                <w:bCs/>
              </w:rPr>
              <w:t>11 791</w:t>
            </w:r>
            <w:r w:rsidRPr="001D0889">
              <w:rPr>
                <w:bCs/>
              </w:rPr>
              <w:t xml:space="preserve"> Kč</w:t>
            </w:r>
            <w:r w:rsidR="001D0889">
              <w:rPr>
                <w:bCs/>
              </w:rPr>
              <w:t xml:space="preserve"> bez DPH</w:t>
            </w:r>
            <w:r w:rsidRPr="001D0889">
              <w:rPr>
                <w:bCs/>
              </w:rPr>
              <w:t>).</w:t>
            </w:r>
          </w:p>
        </w:tc>
      </w:tr>
      <w:tr w:rsidR="00B34AC7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B34AC7" w:rsidRPr="00AB734E" w:rsidRDefault="00B34AC7" w:rsidP="00B34AC7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E99EC16" w14:textId="05FCB7A4" w:rsidR="00B34AC7" w:rsidRDefault="00B34AC7" w:rsidP="00B34AC7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414 A5 </w:t>
            </w:r>
            <w:proofErr w:type="spellStart"/>
            <w:r>
              <w:t>Material</w:t>
            </w:r>
            <w:proofErr w:type="spellEnd"/>
            <w:r>
              <w:t xml:space="preserve"> </w:t>
            </w:r>
            <w:proofErr w:type="spellStart"/>
            <w:r>
              <w:t>zamer</w:t>
            </w:r>
            <w:proofErr w:type="spellEnd"/>
            <w:r>
              <w:t xml:space="preserve"> VZ WoS_202</w:t>
            </w:r>
            <w:r w:rsidR="00F83061">
              <w:t>5</w:t>
            </w:r>
            <w:r>
              <w:t>.docx</w:t>
            </w:r>
          </w:p>
          <w:p w14:paraId="21BDFFA6" w14:textId="77777777" w:rsidR="00B34AC7" w:rsidRDefault="00B34AC7" w:rsidP="00B34AC7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414 A5 </w:t>
            </w:r>
            <w:proofErr w:type="spellStart"/>
            <w:r>
              <w:t>Priloha</w:t>
            </w:r>
            <w:proofErr w:type="spellEnd"/>
            <w:r w:rsidR="00A217E0">
              <w:t xml:space="preserve"> 1. CZ </w:t>
            </w:r>
            <w:proofErr w:type="spellStart"/>
            <w:r w:rsidR="00A217E0">
              <w:t>data_Clarivete</w:t>
            </w:r>
            <w:proofErr w:type="spellEnd"/>
            <w:r w:rsidR="00A217E0">
              <w:t xml:space="preserve"> 2025.docx</w:t>
            </w:r>
          </w:p>
          <w:p w14:paraId="1088DFCB" w14:textId="77777777" w:rsidR="00A217E0" w:rsidRDefault="00A217E0" w:rsidP="00B34AC7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414 A5 </w:t>
            </w:r>
            <w:proofErr w:type="spellStart"/>
            <w:r>
              <w:t>Priloha</w:t>
            </w:r>
            <w:proofErr w:type="spellEnd"/>
            <w:r>
              <w:t xml:space="preserve"> 2. </w:t>
            </w:r>
            <w:proofErr w:type="spellStart"/>
            <w:r>
              <w:t>Clarivete</w:t>
            </w:r>
            <w:proofErr w:type="spellEnd"/>
            <w:r>
              <w:t xml:space="preserve"> </w:t>
            </w:r>
            <w:proofErr w:type="spellStart"/>
            <w:r>
              <w:t>Terms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Use.pdf</w:t>
            </w:r>
          </w:p>
          <w:p w14:paraId="133F1304" w14:textId="0AA28224" w:rsidR="00A217E0" w:rsidRPr="00826B2F" w:rsidRDefault="00A217E0" w:rsidP="00B34AC7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414 A5 </w:t>
            </w:r>
            <w:proofErr w:type="spellStart"/>
            <w:r>
              <w:t>Priloha</w:t>
            </w:r>
            <w:proofErr w:type="spellEnd"/>
            <w:r>
              <w:t xml:space="preserve"> 3. </w:t>
            </w:r>
            <w:proofErr w:type="spellStart"/>
            <w:r>
              <w:t>Clarivete</w:t>
            </w:r>
            <w:proofErr w:type="spellEnd"/>
            <w:r>
              <w:t xml:space="preserve"> </w:t>
            </w:r>
            <w:proofErr w:type="spellStart"/>
            <w:r>
              <w:t>Governing</w:t>
            </w:r>
            <w:proofErr w:type="spellEnd"/>
            <w:r>
              <w:t xml:space="preserve"> Terms.pdf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5A2A" w14:textId="77777777" w:rsidR="00447ABC" w:rsidRDefault="00447ABC" w:rsidP="00604B45">
      <w:r>
        <w:separator/>
      </w:r>
    </w:p>
  </w:endnote>
  <w:endnote w:type="continuationSeparator" w:id="0">
    <w:p w14:paraId="0A7CBD4A" w14:textId="77777777" w:rsidR="00447ABC" w:rsidRDefault="00447ABC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500179EC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ins w:id="0" w:author="Tonarová Šárka" w:date="2025-08-14T11:29:00Z" w16du:dateUtc="2025-08-14T09:29:00Z">
              <w:r w:rsidR="005E47EB">
                <w:rPr>
                  <w:sz w:val="16"/>
                  <w:szCs w:val="16"/>
                </w:rPr>
                <w:t>14</w:t>
              </w:r>
            </w:ins>
            <w:del w:id="1" w:author="Tonarová Šárka" w:date="2025-08-14T11:29:00Z" w16du:dateUtc="2025-08-14T09:29:00Z">
              <w:r w:rsidR="00144F5B" w:rsidRPr="00144F5B" w:rsidDel="005E47EB">
                <w:rPr>
                  <w:sz w:val="16"/>
                  <w:szCs w:val="16"/>
                </w:rPr>
                <w:delText>**</w:delText>
              </w:r>
            </w:del>
            <w:r w:rsidR="00144F5B" w:rsidRPr="00144F5B">
              <w:rPr>
                <w:sz w:val="16"/>
                <w:szCs w:val="16"/>
              </w:rPr>
              <w:t>/A</w:t>
            </w:r>
            <w:ins w:id="2" w:author="Tonarová Šárka" w:date="2025-08-14T11:29:00Z" w16du:dateUtc="2025-08-14T09:29:00Z">
              <w:r w:rsidR="005E47EB">
                <w:rPr>
                  <w:sz w:val="16"/>
                  <w:szCs w:val="16"/>
                </w:rPr>
                <w:t>5</w:t>
              </w:r>
            </w:ins>
            <w:del w:id="3" w:author="Tonarová Šárka" w:date="2025-08-14T11:29:00Z" w16du:dateUtc="2025-08-14T09:29:00Z">
              <w:r w:rsidR="00144F5B" w:rsidRPr="00144F5B" w:rsidDel="005E47EB">
                <w:rPr>
                  <w:sz w:val="16"/>
                  <w:szCs w:val="16"/>
                </w:rPr>
                <w:delText>xx</w:delText>
              </w:r>
            </w:del>
            <w:r w:rsidR="00144F5B">
              <w:t xml:space="preserve"> </w:t>
            </w:r>
            <w:ins w:id="4" w:author="Tonarová Šárka" w:date="2025-08-14T11:29:00Z" w16du:dateUtc="2025-08-14T09:29:00Z">
              <w:r w:rsidR="005E47EB">
                <w:rPr>
                  <w:sz w:val="16"/>
                  <w:szCs w:val="16"/>
                </w:rPr>
                <w:t>Souhrn – Nákup datový</w:t>
              </w:r>
            </w:ins>
            <w:ins w:id="5" w:author="Tonarová Šárka" w:date="2025-08-14T11:30:00Z" w16du:dateUtc="2025-08-14T09:30:00Z">
              <w:r w:rsidR="005E47EB">
                <w:rPr>
                  <w:sz w:val="16"/>
                  <w:szCs w:val="16"/>
                </w:rPr>
                <w:t xml:space="preserve">ch podkladů z databázové platformy Web </w:t>
              </w:r>
              <w:proofErr w:type="spellStart"/>
              <w:r w:rsidR="005E47EB">
                <w:rPr>
                  <w:sz w:val="16"/>
                  <w:szCs w:val="16"/>
                </w:rPr>
                <w:t>of</w:t>
              </w:r>
              <w:proofErr w:type="spellEnd"/>
              <w:r w:rsidR="005E47EB">
                <w:rPr>
                  <w:sz w:val="16"/>
                  <w:szCs w:val="16"/>
                </w:rPr>
                <w:t xml:space="preserve"> Science </w:t>
              </w:r>
            </w:ins>
            <w:del w:id="6" w:author="Tonarová Šárka" w:date="2025-08-14T11:29:00Z" w16du:dateUtc="2025-08-14T09:29:00Z">
              <w:r w:rsidR="00144F5B" w:rsidRPr="00144F5B" w:rsidDel="005E47EB">
                <w:rPr>
                  <w:sz w:val="16"/>
                  <w:szCs w:val="16"/>
                </w:rPr>
                <w:delText>Název materiálu</w:delText>
              </w:r>
            </w:del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9062" w14:textId="77777777" w:rsidR="00447ABC" w:rsidRDefault="00447ABC" w:rsidP="00604B45">
      <w:r>
        <w:separator/>
      </w:r>
    </w:p>
  </w:footnote>
  <w:footnote w:type="continuationSeparator" w:id="0">
    <w:p w14:paraId="4CFC42AC" w14:textId="77777777" w:rsidR="00447ABC" w:rsidRDefault="00447ABC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9"/>
  </w:num>
  <w:num w:numId="3" w16cid:durableId="1893038338">
    <w:abstractNumId w:val="4"/>
  </w:num>
  <w:num w:numId="4" w16cid:durableId="1786805665">
    <w:abstractNumId w:val="6"/>
  </w:num>
  <w:num w:numId="5" w16cid:durableId="1264728757">
    <w:abstractNumId w:val="10"/>
  </w:num>
  <w:num w:numId="6" w16cid:durableId="1901821760">
    <w:abstractNumId w:val="7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1"/>
  </w:num>
  <w:num w:numId="10" w16cid:durableId="1837643966">
    <w:abstractNumId w:val="8"/>
  </w:num>
  <w:num w:numId="11" w16cid:durableId="796532185">
    <w:abstractNumId w:val="0"/>
  </w:num>
  <w:num w:numId="12" w16cid:durableId="203306466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narová Šárka">
    <w15:presenceInfo w15:providerId="AD" w15:userId="S::sarka.tonarova@vlada.gov.cz::f783b3ef-96f3-43f7-9e97-bf993f7f35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9218C"/>
    <w:rsid w:val="001A03D6"/>
    <w:rsid w:val="001A6A82"/>
    <w:rsid w:val="001C1526"/>
    <w:rsid w:val="001C2E95"/>
    <w:rsid w:val="001C6179"/>
    <w:rsid w:val="001D0889"/>
    <w:rsid w:val="001D5F3B"/>
    <w:rsid w:val="001E1924"/>
    <w:rsid w:val="001F517B"/>
    <w:rsid w:val="002107E9"/>
    <w:rsid w:val="00212DEE"/>
    <w:rsid w:val="002241CF"/>
    <w:rsid w:val="00242E30"/>
    <w:rsid w:val="00282845"/>
    <w:rsid w:val="00293AEA"/>
    <w:rsid w:val="002A2FD0"/>
    <w:rsid w:val="002C0726"/>
    <w:rsid w:val="002D3C4B"/>
    <w:rsid w:val="002F19C4"/>
    <w:rsid w:val="002F4F5C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420B23"/>
    <w:rsid w:val="00423662"/>
    <w:rsid w:val="0042761D"/>
    <w:rsid w:val="004354D5"/>
    <w:rsid w:val="00441B47"/>
    <w:rsid w:val="00444127"/>
    <w:rsid w:val="00447ABC"/>
    <w:rsid w:val="00456550"/>
    <w:rsid w:val="00484FE3"/>
    <w:rsid w:val="00486CA7"/>
    <w:rsid w:val="004970B3"/>
    <w:rsid w:val="004D4555"/>
    <w:rsid w:val="004E6BE1"/>
    <w:rsid w:val="00510EA4"/>
    <w:rsid w:val="00512835"/>
    <w:rsid w:val="00515555"/>
    <w:rsid w:val="005241A2"/>
    <w:rsid w:val="00524CE5"/>
    <w:rsid w:val="00537022"/>
    <w:rsid w:val="005628A2"/>
    <w:rsid w:val="00564B89"/>
    <w:rsid w:val="0057409A"/>
    <w:rsid w:val="005964E0"/>
    <w:rsid w:val="005A4C59"/>
    <w:rsid w:val="005C4D50"/>
    <w:rsid w:val="005D1635"/>
    <w:rsid w:val="005E47EB"/>
    <w:rsid w:val="00602F23"/>
    <w:rsid w:val="00604B45"/>
    <w:rsid w:val="006079D1"/>
    <w:rsid w:val="006255C0"/>
    <w:rsid w:val="00627E3D"/>
    <w:rsid w:val="00635765"/>
    <w:rsid w:val="006878F0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6AC5"/>
    <w:rsid w:val="00781015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215D0"/>
    <w:rsid w:val="00840107"/>
    <w:rsid w:val="0084124B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557D"/>
    <w:rsid w:val="008F6521"/>
    <w:rsid w:val="0090168B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B6185"/>
    <w:rsid w:val="009E228F"/>
    <w:rsid w:val="00A217E0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34AC7"/>
    <w:rsid w:val="00B415B3"/>
    <w:rsid w:val="00B445C0"/>
    <w:rsid w:val="00B45E88"/>
    <w:rsid w:val="00B5350F"/>
    <w:rsid w:val="00B67680"/>
    <w:rsid w:val="00B73C81"/>
    <w:rsid w:val="00B80711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16C9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874C0"/>
    <w:rsid w:val="00D94221"/>
    <w:rsid w:val="00DA045F"/>
    <w:rsid w:val="00DC2129"/>
    <w:rsid w:val="00DC5C64"/>
    <w:rsid w:val="00DD3E78"/>
    <w:rsid w:val="00DE4F80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7E34"/>
    <w:rsid w:val="00F70093"/>
    <w:rsid w:val="00F83061"/>
    <w:rsid w:val="00F84D65"/>
    <w:rsid w:val="00F86F06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A217E0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54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Lucie Rulíková</cp:lastModifiedBy>
  <cp:revision>11</cp:revision>
  <cp:lastPrinted>2025-02-25T12:21:00Z</cp:lastPrinted>
  <dcterms:created xsi:type="dcterms:W3CDTF">2025-08-14T08:33:00Z</dcterms:created>
  <dcterms:modified xsi:type="dcterms:W3CDTF">2025-09-25T06:56:00Z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